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7 Koncesní smlouvy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9060DA" w:rsidRPr="00D04C65" w:rsidRDefault="009060DA" w:rsidP="009060DA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D04C65">
        <w:rPr>
          <w:rFonts w:ascii="Arial" w:hAnsi="Arial" w:cs="Arial"/>
          <w:b/>
          <w:sz w:val="28"/>
          <w:szCs w:val="28"/>
        </w:rPr>
        <w:t>Demonstrativní výčet tec</w:t>
      </w:r>
      <w:r>
        <w:rPr>
          <w:rFonts w:ascii="Arial" w:hAnsi="Arial" w:cs="Arial"/>
          <w:b/>
          <w:sz w:val="28"/>
          <w:szCs w:val="28"/>
        </w:rPr>
        <w:t>hnických činností Provozovatele</w:t>
      </w:r>
    </w:p>
    <w:p w:rsidR="009060DA" w:rsidRPr="009060DA" w:rsidRDefault="009060DA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2"/>
          <w:szCs w:val="22"/>
          <w:u w:val="none"/>
        </w:rPr>
      </w:pPr>
      <w:r w:rsidRPr="009060DA">
        <w:rPr>
          <w:rStyle w:val="Nadpis30"/>
          <w:sz w:val="22"/>
          <w:szCs w:val="22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Vodovodní sítě</w:t>
      </w:r>
      <w:r w:rsidR="00CB010B">
        <w:rPr>
          <w:rFonts w:ascii="Arial" w:hAnsi="Arial" w:cs="Arial"/>
          <w:b/>
          <w:i/>
          <w:sz w:val="22"/>
          <w:szCs w:val="22"/>
        </w:rPr>
        <w:t xml:space="preserve"> </w:t>
      </w:r>
      <w:r w:rsidRPr="00BF7357">
        <w:rPr>
          <w:rFonts w:ascii="Arial" w:hAnsi="Arial" w:cs="Arial"/>
          <w:b/>
          <w:i/>
          <w:sz w:val="22"/>
          <w:szCs w:val="22"/>
        </w:rPr>
        <w:t>a související objekty a zařízení: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terénu nad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vytyčování a označování trasy potrubí v terénu,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tlaku ve vodovodním potrubí s ohledem na technickou normu, příp. provozní řád vodovodu,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osazování měřidel, měření průtoků vodovodním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armatur a šachet včetně nátěrů apod.,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armatur a šachet,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protáčení uzávěrů a hydrantů včetně jejich odvodnění před zimním obdobím,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odvzdušňování, odkalování a dezinfekce potrubí,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revize těsnosti potrubí, vyhledávání poruch a úniků vody,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vodojemů a ostatních objektů včetně příslušenství (armaturní komory, pozemky, oplocení, příjezdové cesty atd.), čištění, desinfekce a kontrola těsnosti,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dezinfekce vody při její dopravě,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systémů ochrany potrubí (např. katodová ochrana),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náhradní zásobování vodou při odstávkách, poruchách a haváriích,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nouzové zásobování vodou za krizové situace,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řídicích systémů,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vodojemů a ostatních objektů včetně technologie,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ochrany potrubí, řídicích systémů a příslušenství (armaturní komory, oplocení, příjezdové cesty atd.),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zajišťování revizí strojů, elektrických zařízení a vyhrazených technických zařízení v souladu s platnými předpisy,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odstraňování havárií. </w:t>
      </w:r>
    </w:p>
    <w:p w:rsidR="006267B0" w:rsidRDefault="006267B0" w:rsidP="00EA39B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EA39B5" w:rsidRPr="00030B18" w:rsidRDefault="00EA39B5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 w:rsidRPr="00030B18">
        <w:rPr>
          <w:rFonts w:ascii="Arial" w:hAnsi="Arial" w:cs="Arial"/>
          <w:b/>
          <w:i/>
          <w:sz w:val="20"/>
          <w:szCs w:val="20"/>
        </w:rPr>
        <w:t>Kanalizační sítě a související objekty a zařízení: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terénu nad potrubím,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vytyčování a označování trasy potrubí v terénu,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čištění kanalizačního potrubí včetně odstraňování ucpávek,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čištění a údržba </w:t>
      </w:r>
      <w:del w:id="0" w:author="Frybova" w:date="2021-05-20T18:00:00Z">
        <w:r w:rsidRPr="00030B18" w:rsidDel="00E05F73">
          <w:rPr>
            <w:rFonts w:ascii="Arial" w:hAnsi="Arial" w:cs="Arial"/>
            <w:sz w:val="20"/>
            <w:szCs w:val="20"/>
          </w:rPr>
          <w:delText xml:space="preserve">šachet, odlehčovacích komor, výpustí a dalších </w:delText>
        </w:r>
      </w:del>
      <w:r w:rsidRPr="00030B18">
        <w:rPr>
          <w:rFonts w:ascii="Arial" w:hAnsi="Arial" w:cs="Arial"/>
          <w:sz w:val="20"/>
          <w:szCs w:val="20"/>
        </w:rPr>
        <w:t>objektů na kanalizační síti včetně nátěrů, protáčení a promazávání uzávěrů apod.,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hubení hlodavců v rámci prováděných deratizací měst</w:t>
      </w:r>
      <w:r>
        <w:rPr>
          <w:rFonts w:ascii="Arial" w:hAnsi="Arial" w:cs="Arial"/>
          <w:sz w:val="20"/>
          <w:szCs w:val="20"/>
        </w:rPr>
        <w:t>a</w:t>
      </w:r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zkoušky těsnosti stok a objektů, vyhledávání poruch a úniků odpadní vody, odstraňování havárií,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jakosti vod vypouštěných do kanalizace, zjišťování původců vypouštěných závadných látek, zajišťování nápravných opatření,</w:t>
      </w:r>
    </w:p>
    <w:p w:rsidR="00EA39B5" w:rsidRPr="00030B18" w:rsidDel="00E05F7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del w:id="1" w:author="Frybova" w:date="2021-05-20T18:00:00Z"/>
          <w:rFonts w:ascii="Arial" w:hAnsi="Arial" w:cs="Arial"/>
          <w:sz w:val="20"/>
          <w:szCs w:val="20"/>
        </w:rPr>
      </w:pPr>
      <w:del w:id="2" w:author="Frybova" w:date="2021-05-20T18:00:00Z">
        <w:r w:rsidRPr="00030B18" w:rsidDel="00E05F73">
          <w:rPr>
            <w:rFonts w:ascii="Arial" w:hAnsi="Arial" w:cs="Arial"/>
            <w:sz w:val="20"/>
            <w:szCs w:val="20"/>
          </w:rPr>
          <w:delText>revize kanalizace průmyslovou kamerou,</w:delText>
        </w:r>
      </w:del>
    </w:p>
    <w:p w:rsidR="00EA39B5" w:rsidRPr="00030B18" w:rsidDel="00E05F7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del w:id="3" w:author="Frybova" w:date="2021-05-20T18:02:00Z"/>
          <w:rFonts w:ascii="Arial" w:hAnsi="Arial" w:cs="Arial"/>
          <w:sz w:val="20"/>
          <w:szCs w:val="20"/>
        </w:rPr>
      </w:pPr>
      <w:del w:id="4" w:author="Frybova" w:date="2021-05-20T18:02:00Z">
        <w:r w:rsidRPr="00030B18" w:rsidDel="00E05F73">
          <w:rPr>
            <w:rFonts w:ascii="Arial" w:hAnsi="Arial" w:cs="Arial"/>
            <w:sz w:val="20"/>
            <w:szCs w:val="20"/>
          </w:rPr>
          <w:delText xml:space="preserve">kontrola, provoz a údržba čerpacích stanic a dalších objektů včetně nátěrů, </w:delText>
        </w:r>
        <w:r w:rsidR="002D28FC" w:rsidDel="00E05F73">
          <w:rPr>
            <w:rFonts w:ascii="Arial" w:hAnsi="Arial" w:cs="Arial"/>
            <w:sz w:val="20"/>
            <w:szCs w:val="20"/>
          </w:rPr>
          <w:delText xml:space="preserve">údržby </w:delText>
        </w:r>
        <w:r w:rsidRPr="00030B18" w:rsidDel="00E05F73">
          <w:rPr>
            <w:rFonts w:ascii="Arial" w:hAnsi="Arial" w:cs="Arial"/>
            <w:sz w:val="20"/>
            <w:szCs w:val="20"/>
          </w:rPr>
          <w:delText>pozemků, oplocení, příjezdových cest, zvedacích zařízení a tlakových nádob apod.,</w:delText>
        </w:r>
      </w:del>
    </w:p>
    <w:p w:rsidR="00EA39B5" w:rsidRPr="00030B18" w:rsidDel="00E05F7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del w:id="5" w:author="Frybova" w:date="2021-05-20T18:02:00Z"/>
          <w:rFonts w:ascii="Arial" w:hAnsi="Arial" w:cs="Arial"/>
          <w:sz w:val="20"/>
          <w:szCs w:val="20"/>
        </w:rPr>
      </w:pPr>
      <w:del w:id="6" w:author="Frybova" w:date="2021-05-20T18:02:00Z">
        <w:r w:rsidRPr="00030B18" w:rsidDel="00E05F73">
          <w:rPr>
            <w:rFonts w:ascii="Arial" w:hAnsi="Arial" w:cs="Arial"/>
            <w:sz w:val="20"/>
            <w:szCs w:val="20"/>
          </w:rPr>
          <w:delText>kontrola, provoz a údržba technologie čerpacích stanic a dalších objektů v souladu s provozními řády, návody a pokyny výrobců, zabezpečování provozních hmot a jejich výměny,</w:delText>
        </w:r>
      </w:del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náhradní odvádění odpadních vod při odstávkách, poruchách a haváriích,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lastRenderedPageBreak/>
        <w:t>nouzové odvádění odpadních vod za krizové situace v 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030B18">
        <w:rPr>
          <w:rFonts w:ascii="Arial" w:hAnsi="Arial" w:cs="Arial"/>
          <w:sz w:val="20"/>
          <w:szCs w:val="20"/>
        </w:rPr>
        <w:t>elektrozařízení</w:t>
      </w:r>
      <w:proofErr w:type="spellEnd"/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oprava </w:t>
      </w:r>
      <w:del w:id="7" w:author="Frybova" w:date="2021-05-20T18:04:00Z">
        <w:r w:rsidRPr="00030B18" w:rsidDel="00E05F73">
          <w:rPr>
            <w:rFonts w:ascii="Arial" w:hAnsi="Arial" w:cs="Arial"/>
            <w:sz w:val="20"/>
            <w:szCs w:val="20"/>
          </w:rPr>
          <w:delText xml:space="preserve">čerpacích stanic a ostatních objektů včetně technologie, elektrozařízení, </w:delText>
        </w:r>
      </w:del>
      <w:r w:rsidRPr="00030B18">
        <w:rPr>
          <w:rFonts w:ascii="Arial" w:hAnsi="Arial" w:cs="Arial"/>
          <w:sz w:val="20"/>
          <w:szCs w:val="20"/>
        </w:rPr>
        <w:t>ochrany potrubí, řídicích systémů a příslušenství</w:t>
      </w:r>
      <w:del w:id="8" w:author="Frybova" w:date="2021-05-20T18:04:00Z">
        <w:r w:rsidRPr="00030B18" w:rsidDel="00E05F73">
          <w:rPr>
            <w:rFonts w:ascii="Arial" w:hAnsi="Arial" w:cs="Arial"/>
            <w:sz w:val="20"/>
            <w:szCs w:val="20"/>
          </w:rPr>
          <w:delText xml:space="preserve"> (komory, oplocení, příjezdové cesty atd.)</w:delText>
        </w:r>
      </w:del>
      <w:r w:rsidRPr="00030B18">
        <w:rPr>
          <w:rFonts w:ascii="Arial" w:hAnsi="Arial" w:cs="Arial"/>
          <w:sz w:val="20"/>
          <w:szCs w:val="20"/>
        </w:rPr>
        <w:t>,</w:t>
      </w:r>
    </w:p>
    <w:p w:rsid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zajišťování revizí strojů, elektrických zařízení a vyhrazených technických zařízení v 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odstraňování havárií.</w:t>
      </w:r>
    </w:p>
    <w:p w:rsidR="00EA39B5" w:rsidRPr="00030B18" w:rsidRDefault="00EA39B5" w:rsidP="00EA39B5">
      <w:pPr>
        <w:spacing w:before="60"/>
        <w:ind w:left="426"/>
        <w:jc w:val="both"/>
        <w:rPr>
          <w:rFonts w:ascii="Arial" w:hAnsi="Arial" w:cs="Arial"/>
          <w:sz w:val="20"/>
          <w:szCs w:val="20"/>
        </w:rPr>
      </w:pPr>
    </w:p>
    <w:p w:rsidR="00EA39B5" w:rsidRPr="002D28FC" w:rsidRDefault="00EA39B5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 w:rsidRPr="002D28FC">
        <w:rPr>
          <w:rFonts w:ascii="Arial" w:hAnsi="Arial" w:cs="Arial"/>
          <w:b/>
          <w:i/>
          <w:sz w:val="20"/>
          <w:szCs w:val="20"/>
        </w:rPr>
        <w:t>Čistírn</w:t>
      </w:r>
      <w:r w:rsidR="00C43875">
        <w:rPr>
          <w:rFonts w:ascii="Arial" w:hAnsi="Arial" w:cs="Arial"/>
          <w:b/>
          <w:i/>
          <w:sz w:val="20"/>
          <w:szCs w:val="20"/>
        </w:rPr>
        <w:t>a</w:t>
      </w:r>
      <w:r w:rsidRPr="002D28FC">
        <w:rPr>
          <w:rFonts w:ascii="Arial" w:hAnsi="Arial" w:cs="Arial"/>
          <w:b/>
          <w:i/>
          <w:sz w:val="20"/>
          <w:szCs w:val="20"/>
        </w:rPr>
        <w:t xml:space="preserve"> odpadních vod a související objekty a zařízení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kontrola, provoz a údržba čistír</w:t>
      </w:r>
      <w:r w:rsidR="00C43875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a souvisejících objektů včetně pozemků, oplocení, příjezdov</w:t>
      </w:r>
      <w:r w:rsidR="00C43875">
        <w:rPr>
          <w:rFonts w:ascii="Arial" w:hAnsi="Arial" w:cs="Arial"/>
          <w:sz w:val="20"/>
          <w:szCs w:val="20"/>
        </w:rPr>
        <w:t>é komunikace</w:t>
      </w:r>
      <w:r w:rsidRPr="002D28FC">
        <w:rPr>
          <w:rFonts w:ascii="Arial" w:hAnsi="Arial" w:cs="Arial"/>
          <w:sz w:val="20"/>
          <w:szCs w:val="20"/>
        </w:rPr>
        <w:t>, zvedacích zařízení, tlakových nádob apod.,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kontrola, provoz a údržba technologie čistír</w:t>
      </w:r>
      <w:r w:rsidR="00C43875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v souladu s</w:t>
      </w:r>
      <w:r w:rsidR="00C43875">
        <w:rPr>
          <w:rFonts w:ascii="Arial" w:hAnsi="Arial" w:cs="Arial"/>
          <w:sz w:val="20"/>
          <w:szCs w:val="20"/>
        </w:rPr>
        <w:t> </w:t>
      </w:r>
      <w:r w:rsidRPr="002D28FC">
        <w:rPr>
          <w:rFonts w:ascii="Arial" w:hAnsi="Arial" w:cs="Arial"/>
          <w:sz w:val="20"/>
          <w:szCs w:val="20"/>
        </w:rPr>
        <w:t>provozním</w:t>
      </w:r>
      <w:r w:rsidR="00C43875">
        <w:rPr>
          <w:rFonts w:ascii="Arial" w:hAnsi="Arial" w:cs="Arial"/>
          <w:sz w:val="20"/>
          <w:szCs w:val="20"/>
        </w:rPr>
        <w:t xml:space="preserve"> řádem</w:t>
      </w:r>
      <w:r w:rsidRPr="002D28FC">
        <w:rPr>
          <w:rFonts w:ascii="Arial" w:hAnsi="Arial" w:cs="Arial"/>
          <w:sz w:val="20"/>
          <w:szCs w:val="20"/>
        </w:rPr>
        <w:t>, návody a pokyny výrobců, zabezpečování provozních hmot a chemikálií a jejich výměny,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odběry, rozbory a vyhodnocování jakosti odpadních vod a kalů,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2D28FC">
        <w:rPr>
          <w:rFonts w:ascii="Arial" w:hAnsi="Arial" w:cs="Arial"/>
          <w:sz w:val="20"/>
          <w:szCs w:val="20"/>
        </w:rPr>
        <w:t>elektrozařízení</w:t>
      </w:r>
      <w:proofErr w:type="spellEnd"/>
      <w:r w:rsidRPr="002D28FC">
        <w:rPr>
          <w:rFonts w:ascii="Arial" w:hAnsi="Arial" w:cs="Arial"/>
          <w:sz w:val="20"/>
          <w:szCs w:val="20"/>
        </w:rPr>
        <w:t>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opravy čistír</w:t>
      </w:r>
      <w:r w:rsidR="00C43875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včetně technologie, </w:t>
      </w:r>
      <w:proofErr w:type="spellStart"/>
      <w:r w:rsidRPr="002D28FC">
        <w:rPr>
          <w:rFonts w:ascii="Arial" w:hAnsi="Arial" w:cs="Arial"/>
          <w:sz w:val="20"/>
          <w:szCs w:val="20"/>
        </w:rPr>
        <w:t>elektrozařízení</w:t>
      </w:r>
      <w:proofErr w:type="spellEnd"/>
      <w:r w:rsidRPr="002D28FC">
        <w:rPr>
          <w:rFonts w:ascii="Arial" w:hAnsi="Arial" w:cs="Arial"/>
          <w:sz w:val="20"/>
          <w:szCs w:val="20"/>
        </w:rPr>
        <w:t>, ochrany potrubí, příslušenství apod.,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zajišťování revizí strojů, elektrických zařízení a vyhrazených technických zařízení v souladu s platnými technickými předpisy,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odstraňování havárií,</w:t>
      </w:r>
    </w:p>
    <w:p w:rsidR="00EA39B5" w:rsidRDefault="00EA39B5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</w:p>
    <w:p w:rsidR="006267B0" w:rsidRPr="00BF7357" w:rsidRDefault="006267B0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Správní činnosti</w:t>
      </w:r>
      <w:r w:rsidR="00BC1C13">
        <w:rPr>
          <w:rFonts w:ascii="Arial" w:hAnsi="Arial" w:cs="Arial"/>
          <w:b/>
          <w:i/>
          <w:sz w:val="22"/>
          <w:szCs w:val="22"/>
        </w:rPr>
        <w:t xml:space="preserve"> provozovatele</w:t>
      </w:r>
    </w:p>
    <w:p w:rsidR="006267B0" w:rsidRPr="0066233A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66233A">
        <w:rPr>
          <w:rFonts w:ascii="Arial" w:hAnsi="Arial" w:cs="Arial"/>
          <w:bCs/>
          <w:sz w:val="20"/>
          <w:szCs w:val="20"/>
        </w:rPr>
        <w:t xml:space="preserve">zpracování </w:t>
      </w:r>
      <w:r w:rsidR="00EA53D2">
        <w:rPr>
          <w:rFonts w:ascii="Arial" w:hAnsi="Arial" w:cs="Arial"/>
          <w:bCs/>
          <w:sz w:val="20"/>
          <w:szCs w:val="20"/>
        </w:rPr>
        <w:t xml:space="preserve">čtvrtletních a </w:t>
      </w:r>
      <w:bookmarkStart w:id="9" w:name="_GoBack"/>
      <w:bookmarkEnd w:id="9"/>
      <w:r w:rsidRPr="0066233A">
        <w:rPr>
          <w:rFonts w:ascii="Arial" w:hAnsi="Arial" w:cs="Arial"/>
          <w:bCs/>
          <w:sz w:val="20"/>
          <w:szCs w:val="20"/>
        </w:rPr>
        <w:t>ročních zpráv o stavu provozované</w:t>
      </w:r>
      <w:r w:rsidR="00BC1C13" w:rsidRPr="0066233A">
        <w:rPr>
          <w:rFonts w:ascii="Arial" w:hAnsi="Arial" w:cs="Arial"/>
          <w:bCs/>
          <w:sz w:val="20"/>
          <w:szCs w:val="20"/>
        </w:rPr>
        <w:t>ho</w:t>
      </w:r>
      <w:r w:rsidRPr="0066233A">
        <w:rPr>
          <w:rFonts w:ascii="Arial" w:hAnsi="Arial" w:cs="Arial"/>
          <w:bCs/>
          <w:sz w:val="20"/>
          <w:szCs w:val="20"/>
        </w:rPr>
        <w:t xml:space="preserve"> </w:t>
      </w:r>
      <w:r w:rsidR="00BC1C13" w:rsidRPr="0066233A">
        <w:rPr>
          <w:rFonts w:ascii="Arial" w:hAnsi="Arial" w:cs="Arial"/>
          <w:bCs/>
          <w:sz w:val="20"/>
          <w:szCs w:val="20"/>
        </w:rPr>
        <w:t>Vodohospodářského majetku</w:t>
      </w:r>
      <w:r w:rsidRPr="0066233A">
        <w:rPr>
          <w:rFonts w:ascii="Arial" w:hAnsi="Arial" w:cs="Arial"/>
          <w:bCs/>
          <w:sz w:val="20"/>
          <w:szCs w:val="20"/>
        </w:rPr>
        <w:t xml:space="preserve"> s vyhodnocením plánů údržby a obnovy za předchozí rok a s návrhy opatření ke zlepšení a nápravě nedostatků,</w:t>
      </w:r>
      <w:r w:rsidR="0066233A" w:rsidRPr="0066233A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66233A" w:rsidRPr="0066233A">
        <w:rPr>
          <w:rFonts w:ascii="Arial" w:hAnsi="Arial" w:cs="Arial"/>
          <w:bCs/>
          <w:sz w:val="20"/>
          <w:szCs w:val="20"/>
        </w:rPr>
        <w:t xml:space="preserve">vč. </w:t>
      </w:r>
      <w:r w:rsidRPr="0066233A">
        <w:rPr>
          <w:rFonts w:ascii="Arial" w:hAnsi="Arial" w:cs="Arial"/>
          <w:bCs/>
          <w:sz w:val="20"/>
          <w:szCs w:val="20"/>
        </w:rPr>
        <w:t xml:space="preserve"> zpráv</w:t>
      </w:r>
      <w:proofErr w:type="gramEnd"/>
      <w:r w:rsidRPr="0066233A">
        <w:rPr>
          <w:rFonts w:ascii="Arial" w:hAnsi="Arial" w:cs="Arial"/>
          <w:bCs/>
          <w:sz w:val="20"/>
          <w:szCs w:val="20"/>
        </w:rPr>
        <w:t xml:space="preserve"> o plnění výkonových ukazatelů,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 xml:space="preserve">zajištění všech údajů a dokumentů, kterými provozovatel dokladuje plnění výkonových ukazatelů, 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>správa, evidence a archivace dokladů, dokumentů, kanalizačních a provozních řádů, smluv, dokumentace, rozhodnutí a povolení veřejnoprávních úřadů a dalších dokladů a dokumentů,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>zpracování a vedení digitální evidence provozovaných inženýrských sítí a objektů, pořizování digitálních dat pro GIS,</w:t>
      </w:r>
    </w:p>
    <w:p w:rsidR="002D28FC" w:rsidRPr="00CF6E1D" w:rsidRDefault="002D28FC" w:rsidP="002D28FC">
      <w:pPr>
        <w:numPr>
          <w:ilvl w:val="0"/>
          <w:numId w:val="4"/>
        </w:numPr>
        <w:tabs>
          <w:tab w:val="clear" w:pos="720"/>
          <w:tab w:val="num" w:pos="284"/>
          <w:tab w:val="num" w:pos="360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provozování dispečerského pracoviště s dálkovým dohledem v regionu provozovaného majetku včetně pohotovostně-havarijních zásahů, 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ochrana majetku a jeho zabezpečení. </w:t>
      </w:r>
    </w:p>
    <w:sectPr w:rsidR="006267B0" w:rsidRPr="00CF6E1D" w:rsidSect="0010210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B5" w:rsidRDefault="00EA39B5">
      <w:r>
        <w:separator/>
      </w:r>
    </w:p>
  </w:endnote>
  <w:endnote w:type="continuationSeparator" w:id="0">
    <w:p w:rsidR="00EA39B5" w:rsidRDefault="00EA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Default="008F33FF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A39B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Pr="00102101" w:rsidRDefault="008F33FF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="00EA39B5"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E05F73">
      <w:rPr>
        <w:rStyle w:val="slostrnky"/>
        <w:rFonts w:ascii="Arial" w:hAnsi="Arial" w:cs="Arial"/>
        <w:noProof/>
        <w:sz w:val="20"/>
        <w:szCs w:val="20"/>
      </w:rPr>
      <w:t>1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B5" w:rsidRDefault="00EA39B5">
      <w:r>
        <w:separator/>
      </w:r>
    </w:p>
  </w:footnote>
  <w:footnote w:type="continuationSeparator" w:id="0">
    <w:p w:rsidR="00EA39B5" w:rsidRDefault="00EA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08B" w:rsidRDefault="00D5108B" w:rsidP="00D5108B">
    <w:pPr>
      <w:pStyle w:val="Zhlav"/>
      <w:rPr>
        <w:b/>
      </w:rPr>
    </w:pPr>
    <w:r>
      <w:rPr>
        <w:rFonts w:ascii="Arial" w:hAnsi="Arial" w:cs="Arial"/>
        <w:b/>
        <w:color w:val="808080"/>
        <w:sz w:val="20"/>
      </w:rPr>
      <w:t xml:space="preserve">Provozování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vodohospodářské infrastruktury ve vlastnictví obce </w:t>
    </w:r>
    <w:proofErr w:type="spellStart"/>
    <w:r w:rsidR="00E05F73">
      <w:rPr>
        <w:rFonts w:ascii="Arial" w:hAnsi="Arial" w:cs="Arial"/>
        <w:b/>
        <w:color w:val="808080" w:themeColor="background1" w:themeShade="80"/>
        <w:sz w:val="20"/>
        <w:szCs w:val="20"/>
      </w:rPr>
      <w:t>Třebotov</w:t>
    </w:r>
    <w:proofErr w:type="spellEnd"/>
  </w:p>
  <w:p w:rsidR="0066233A" w:rsidRPr="00EA53D2" w:rsidRDefault="0066233A" w:rsidP="00EA53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Frýbová">
    <w15:presenceInfo w15:providerId="Windows Live" w15:userId="645148d8eeb1cb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731"/>
    <w:rsid w:val="00004FFB"/>
    <w:rsid w:val="0001227F"/>
    <w:rsid w:val="00012C0D"/>
    <w:rsid w:val="0005348B"/>
    <w:rsid w:val="000545EE"/>
    <w:rsid w:val="00054F89"/>
    <w:rsid w:val="00072066"/>
    <w:rsid w:val="000720CB"/>
    <w:rsid w:val="00095AFE"/>
    <w:rsid w:val="000A5893"/>
    <w:rsid w:val="000B528F"/>
    <w:rsid w:val="000D051B"/>
    <w:rsid w:val="000E29A1"/>
    <w:rsid w:val="00102101"/>
    <w:rsid w:val="001124DB"/>
    <w:rsid w:val="001429DE"/>
    <w:rsid w:val="00152591"/>
    <w:rsid w:val="00152F95"/>
    <w:rsid w:val="00154B91"/>
    <w:rsid w:val="00154FF3"/>
    <w:rsid w:val="00172416"/>
    <w:rsid w:val="001872A3"/>
    <w:rsid w:val="00187822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34537"/>
    <w:rsid w:val="0025097B"/>
    <w:rsid w:val="00253912"/>
    <w:rsid w:val="002610C6"/>
    <w:rsid w:val="00290628"/>
    <w:rsid w:val="002D28FC"/>
    <w:rsid w:val="002D4869"/>
    <w:rsid w:val="002D6BC6"/>
    <w:rsid w:val="002E3516"/>
    <w:rsid w:val="002F27AD"/>
    <w:rsid w:val="002F27D6"/>
    <w:rsid w:val="003129FB"/>
    <w:rsid w:val="00320790"/>
    <w:rsid w:val="00322333"/>
    <w:rsid w:val="0034490E"/>
    <w:rsid w:val="003535BB"/>
    <w:rsid w:val="003610A1"/>
    <w:rsid w:val="00362BCA"/>
    <w:rsid w:val="00364F7D"/>
    <w:rsid w:val="00367DD5"/>
    <w:rsid w:val="00384ED3"/>
    <w:rsid w:val="003A016A"/>
    <w:rsid w:val="003C3EF3"/>
    <w:rsid w:val="003E2D20"/>
    <w:rsid w:val="003F55AF"/>
    <w:rsid w:val="003F5795"/>
    <w:rsid w:val="003F6C68"/>
    <w:rsid w:val="0041377E"/>
    <w:rsid w:val="00454639"/>
    <w:rsid w:val="00454907"/>
    <w:rsid w:val="00454C95"/>
    <w:rsid w:val="004576A7"/>
    <w:rsid w:val="00472731"/>
    <w:rsid w:val="00473BF1"/>
    <w:rsid w:val="004A4190"/>
    <w:rsid w:val="004A53DC"/>
    <w:rsid w:val="004B7A82"/>
    <w:rsid w:val="004E0AC3"/>
    <w:rsid w:val="004F5B6B"/>
    <w:rsid w:val="004F6B13"/>
    <w:rsid w:val="00523E9D"/>
    <w:rsid w:val="00530FBA"/>
    <w:rsid w:val="0056339C"/>
    <w:rsid w:val="00574D25"/>
    <w:rsid w:val="005B06B4"/>
    <w:rsid w:val="005B07BB"/>
    <w:rsid w:val="005B59B0"/>
    <w:rsid w:val="005B7D9B"/>
    <w:rsid w:val="005C2F26"/>
    <w:rsid w:val="005F4FE8"/>
    <w:rsid w:val="006172B2"/>
    <w:rsid w:val="006267B0"/>
    <w:rsid w:val="00627C34"/>
    <w:rsid w:val="00643755"/>
    <w:rsid w:val="00643872"/>
    <w:rsid w:val="006555AD"/>
    <w:rsid w:val="0066233A"/>
    <w:rsid w:val="00667AA3"/>
    <w:rsid w:val="00683D26"/>
    <w:rsid w:val="00683E99"/>
    <w:rsid w:val="00687D8B"/>
    <w:rsid w:val="006A6102"/>
    <w:rsid w:val="006D4FEB"/>
    <w:rsid w:val="007001AA"/>
    <w:rsid w:val="00721620"/>
    <w:rsid w:val="00724A31"/>
    <w:rsid w:val="00727047"/>
    <w:rsid w:val="00733635"/>
    <w:rsid w:val="00763465"/>
    <w:rsid w:val="00767DE9"/>
    <w:rsid w:val="00777406"/>
    <w:rsid w:val="00781EB4"/>
    <w:rsid w:val="007B1524"/>
    <w:rsid w:val="007D095E"/>
    <w:rsid w:val="007D2C08"/>
    <w:rsid w:val="007D3FA7"/>
    <w:rsid w:val="007D52BE"/>
    <w:rsid w:val="007E4E82"/>
    <w:rsid w:val="007E70EE"/>
    <w:rsid w:val="007F36C7"/>
    <w:rsid w:val="007F6913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543B"/>
    <w:rsid w:val="00882974"/>
    <w:rsid w:val="008B4FA3"/>
    <w:rsid w:val="008B5CA1"/>
    <w:rsid w:val="008C1715"/>
    <w:rsid w:val="008C3342"/>
    <w:rsid w:val="008C6194"/>
    <w:rsid w:val="008F129F"/>
    <w:rsid w:val="008F33FF"/>
    <w:rsid w:val="008F4D03"/>
    <w:rsid w:val="009060DA"/>
    <w:rsid w:val="00915A02"/>
    <w:rsid w:val="00924542"/>
    <w:rsid w:val="0095574A"/>
    <w:rsid w:val="00956002"/>
    <w:rsid w:val="0096267D"/>
    <w:rsid w:val="00962CD3"/>
    <w:rsid w:val="00985BBB"/>
    <w:rsid w:val="00997F22"/>
    <w:rsid w:val="009B2AD0"/>
    <w:rsid w:val="009C322A"/>
    <w:rsid w:val="009D6283"/>
    <w:rsid w:val="009D729A"/>
    <w:rsid w:val="009E26F6"/>
    <w:rsid w:val="00A01FCD"/>
    <w:rsid w:val="00A129E7"/>
    <w:rsid w:val="00A938D0"/>
    <w:rsid w:val="00A94E5F"/>
    <w:rsid w:val="00A96398"/>
    <w:rsid w:val="00A97E24"/>
    <w:rsid w:val="00AA378B"/>
    <w:rsid w:val="00AA4D58"/>
    <w:rsid w:val="00AB036A"/>
    <w:rsid w:val="00AB0A0E"/>
    <w:rsid w:val="00AB794B"/>
    <w:rsid w:val="00AC38AF"/>
    <w:rsid w:val="00B07167"/>
    <w:rsid w:val="00B32E12"/>
    <w:rsid w:val="00B3783F"/>
    <w:rsid w:val="00B37F26"/>
    <w:rsid w:val="00B42AED"/>
    <w:rsid w:val="00B44515"/>
    <w:rsid w:val="00B4579B"/>
    <w:rsid w:val="00B602A8"/>
    <w:rsid w:val="00B72864"/>
    <w:rsid w:val="00B72890"/>
    <w:rsid w:val="00BA4AE9"/>
    <w:rsid w:val="00BB510D"/>
    <w:rsid w:val="00BC1C13"/>
    <w:rsid w:val="00BC658D"/>
    <w:rsid w:val="00BE73F9"/>
    <w:rsid w:val="00BF7357"/>
    <w:rsid w:val="00C10AA5"/>
    <w:rsid w:val="00C17EBD"/>
    <w:rsid w:val="00C23DBE"/>
    <w:rsid w:val="00C354EF"/>
    <w:rsid w:val="00C36F66"/>
    <w:rsid w:val="00C43875"/>
    <w:rsid w:val="00C637F0"/>
    <w:rsid w:val="00C66258"/>
    <w:rsid w:val="00C7598B"/>
    <w:rsid w:val="00C936E6"/>
    <w:rsid w:val="00C96BA0"/>
    <w:rsid w:val="00CA1CE5"/>
    <w:rsid w:val="00CA1D3C"/>
    <w:rsid w:val="00CA3A56"/>
    <w:rsid w:val="00CA738F"/>
    <w:rsid w:val="00CB010B"/>
    <w:rsid w:val="00CB4700"/>
    <w:rsid w:val="00CD542C"/>
    <w:rsid w:val="00CF6330"/>
    <w:rsid w:val="00CF6E1D"/>
    <w:rsid w:val="00D10061"/>
    <w:rsid w:val="00D229BB"/>
    <w:rsid w:val="00D5108B"/>
    <w:rsid w:val="00D5667E"/>
    <w:rsid w:val="00DA2695"/>
    <w:rsid w:val="00DA4C30"/>
    <w:rsid w:val="00DC7978"/>
    <w:rsid w:val="00DD4405"/>
    <w:rsid w:val="00DF1EAB"/>
    <w:rsid w:val="00DF2139"/>
    <w:rsid w:val="00E05F73"/>
    <w:rsid w:val="00E10F40"/>
    <w:rsid w:val="00E1187C"/>
    <w:rsid w:val="00E14B73"/>
    <w:rsid w:val="00E30CFE"/>
    <w:rsid w:val="00E46319"/>
    <w:rsid w:val="00E817D6"/>
    <w:rsid w:val="00EA2ABC"/>
    <w:rsid w:val="00EA35C7"/>
    <w:rsid w:val="00EA39B5"/>
    <w:rsid w:val="00EA53D2"/>
    <w:rsid w:val="00EB6885"/>
    <w:rsid w:val="00EC1625"/>
    <w:rsid w:val="00ED0ADB"/>
    <w:rsid w:val="00ED3BBD"/>
    <w:rsid w:val="00F25266"/>
    <w:rsid w:val="00F85A2D"/>
    <w:rsid w:val="00F959B9"/>
    <w:rsid w:val="00FC6A27"/>
    <w:rsid w:val="00FF32EB"/>
    <w:rsid w:val="00FF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rFonts w:cs="Times New Roman"/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dc:creator>Chumova</dc:creator>
  <cp:lastModifiedBy>Frybova</cp:lastModifiedBy>
  <cp:revision>12</cp:revision>
  <cp:lastPrinted>2016-05-28T21:58:00Z</cp:lastPrinted>
  <dcterms:created xsi:type="dcterms:W3CDTF">2019-04-16T06:27:00Z</dcterms:created>
  <dcterms:modified xsi:type="dcterms:W3CDTF">2021-05-20T16:04:00Z</dcterms:modified>
</cp:coreProperties>
</file>